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Kategorie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Kosmetika</w:t>
      </w:r>
    </w:p>
    <w:p w:rsidR="00000000" w:rsidDel="00000000" w:rsidP="00000000" w:rsidRDefault="00000000" w:rsidRPr="00000000" w14:paraId="00000003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Nadpis v hlavičce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Plasma Pen Profi</w:t>
      </w:r>
    </w:p>
    <w:p w:rsidR="00000000" w:rsidDel="00000000" w:rsidP="00000000" w:rsidRDefault="00000000" w:rsidRPr="00000000" w14:paraId="00000005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Základní informace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Doplňující nástavec k přístroji </w:t>
      </w:r>
      <w:commentRangeStart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PROFI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Ergonomické tvarování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Jednoduché ovládání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Volba z 8 intenzit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aplikátorů: 5 stříbrných pro kosmetické ošetření a 2 zlaté pro intenzivní ošetření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Bezpečnost, efektivita a rychlost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Lehkost a přenosnost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Viditelné výsledky ihned po prvním ošetření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 profesionální kosmetické ošetření</w:t>
      </w:r>
    </w:p>
    <w:p w:rsidR="00000000" w:rsidDel="00000000" w:rsidP="00000000" w:rsidRDefault="00000000" w:rsidRPr="00000000" w14:paraId="0000000F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Popis produktu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Nástavec Plasma Pen jsme vyvinuli ve spolupráci se světovými oftalmology. Díky své lehkosti, ergonomickému tvarování a intuitivnímu ovládání je dokonalým rozšířením Vašeho přístroje </w:t>
      </w:r>
      <w:commentRangeStart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PROFI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Nástavec Plasma Pen jsme vyvíjeli se záměrem vytvořit menší a lehčí nástavec pro ošetření v oblasti očí, která vyžaduje vysokou přesnost. Naší prioritou bylo vytvořit nástavec, který by byl lehký a ergonomický a zároveň neztratil nic z efektivity, kterou jsou přístroje </w:t>
      </w:r>
      <w:commentRangeStart w:id="2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PROFI</w:t>
      </w:r>
      <w:commentRangeEnd w:id="2"/>
      <w:r w:rsidDel="00000000" w:rsidR="00000000" w:rsidRPr="00000000">
        <w:commentReference w:id="2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proslulé.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 Plasma Pen jsme vyvinuli i sérii nových kosmetických aplikátorů. Pět nových stříbrných aplikátorů a zlatý aplikátor ve dvou délkách pro intenzivnější ošetření.</w:t>
      </w:r>
    </w:p>
    <w:p w:rsidR="00000000" w:rsidDel="00000000" w:rsidP="00000000" w:rsidRDefault="00000000" w:rsidRPr="00000000" w14:paraId="00000013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Mechanismus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Nástavec Plasma Pen se jednoduše našroubuje místo aplikátoru na přístroj </w:t>
      </w:r>
      <w:commentRangeStart w:id="3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PROFI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stejně, jako ostatní aplikátory. Přístroj JETT PLASMA PROFI pak ale zůstane ležet na stojánku a dále se pracuje pouze s nástavcem Plasma Pen.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Ruční ovládání na peru zajišťuje snadné použití a mobilitu. Navíc jsme do nástavce umístili zelenou diodu, která signalizuje, zda dochází k výboji.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Přístroj </w:t>
      </w:r>
      <w:commentRangeStart w:id="4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PROFI</w:t>
      </w:r>
      <w:commentRangeEnd w:id="4"/>
      <w:r w:rsidDel="00000000" w:rsidR="00000000" w:rsidRPr="00000000">
        <w:commentReference w:id="4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generuje tok plasmového výboje, který při působení na tkáně spouští specifický mechanismus reakcí. Působení plasmových toků na tkáň umožňuje dosáhnout velice efektivního peelingu, obnovy tkání, jejich zpevnění, zlepšení pružnosti a také posiluje odolnost tkáně a její obranyschopnost.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Nástavec Plasma Pen pravděpodobně nevyužijete partie s velkou plochou pro ošetření. Aplikátory na nástavec Plasma Pen mají menší průměr a větší přesnost, proto jsou vhodné zejména pro ošetření na obličeji.</w:t>
      </w:r>
    </w:p>
    <w:p w:rsidR="00000000" w:rsidDel="00000000" w:rsidP="00000000" w:rsidRDefault="00000000" w:rsidRPr="00000000" w14:paraId="00000018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Obsah balení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ins w:author="JETT Plasma Devices" w:id="0" w:date="2019-08-20T15:07:34Z"/>
        </w:rPr>
      </w:pPr>
      <w:ins w:author="JETT Plasma Devices" w:id="0" w:date="2019-08-20T15:07:34Z">
        <w:r w:rsidDel="00000000" w:rsidR="00000000" w:rsidRPr="00000000">
          <w:rPr>
            <w:rtl w:val="0"/>
          </w:rPr>
          <w:t xml:space="preserve">Krabice</w:t>
        </w:r>
      </w:ins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Nástavec Plasma Pen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Součástí balení je i návod v českém jazyce.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aplikátorů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ins w:author="JETT Plasma Devices" w:id="1" w:date="2019-08-20T15:07:41Z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V základním </w:t>
        </w:r>
      </w:ins>
      <w:del w:author="JETT Plasma Devices" w:id="1" w:date="2019-08-20T15:07:41Z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delText xml:space="preserve">Součástí </w:delText>
        </w:r>
      </w:del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balení je sedm </w:t>
      </w:r>
      <w:del w:author="JETT Plasma Devices" w:id="2" w:date="2019-08-20T15:07:56Z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delText xml:space="preserve">základních </w:delText>
        </w:r>
      </w:del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aplikátorů.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Dva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zlaté aplikátory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 délkou 14,4 mm a 24,4 mm) pro intenzivní ošetření.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Pět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stříbrných aplikátorů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(ploché s průměry 20 mm, 10 mm, 5 mm a 3 mm a kuželový aplikátor) určen</w:t>
      </w:r>
      <w:ins w:author="JETT Plasma Devices" w:id="3" w:date="2019-08-20T15:08:07Z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ých</w:t>
        </w:r>
      </w:ins>
      <w:del w:author="JETT Plasma Devices" w:id="3" w:date="2019-08-20T15:08:07Z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delText xml:space="preserve">é</w:delText>
        </w:r>
      </w:del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pro kosmetické neablativní zákroky.</w:t>
      </w:r>
    </w:p>
    <w:p w:rsidR="00000000" w:rsidDel="00000000" w:rsidP="00000000" w:rsidRDefault="00000000" w:rsidRPr="00000000" w14:paraId="00000020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Použití Plasma pen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Díky aplikátorům v různých velikostech lze provádět ošetření různých částí obličeje či těla vyhlazování vrásek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doplňková léčba aknózní pleti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ošetření kuperózy (žilek)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ošetření pigmentových skvrn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ošetření jizev a strií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ošetření celulitidy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i w:val="1"/>
          <w:color w:val="cc0000"/>
          <w:rPrChange w:author="JETT Plasma Devices" w:id="4" w:date="2019-08-20T15:08:22Z">
            <w:rPr/>
          </w:rPrChange>
        </w:rPr>
        <w:pPrChange w:author="JETT Plasma Devices" w:id="0" w:date="2019-08-20T15:08:22Z">
          <w:pPr>
            <w:keepNext w:val="0"/>
            <w:keepLines w:val="0"/>
            <w:pageBreakBefore w:val="0"/>
            <w:widowControl w:val="1"/>
            <w:numPr>
              <w:ilvl w:val="0"/>
              <w:numId w:val="1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160" w:before="0" w:line="259" w:lineRule="auto"/>
            <w:ind w:left="720" w:right="0" w:hanging="360"/>
            <w:jc w:val="left"/>
          </w:pPr>
        </w:pPrChange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cc0000"/>
          <w:sz w:val="22"/>
          <w:szCs w:val="22"/>
          <w:u w:val="none"/>
          <w:shd w:fill="auto" w:val="clear"/>
          <w:vertAlign w:val="baseline"/>
          <w:rtl w:val="0"/>
          <w:rPrChange w:author="JETT Plasma Devices" w:id="4" w:date="2019-08-20T15:08:22Z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rPrChange>
        </w:rPr>
        <w:t xml:space="preserve">Before/After fotky</w:t>
      </w:r>
    </w:p>
    <w:p w:rsidR="00000000" w:rsidDel="00000000" w:rsidP="00000000" w:rsidRDefault="00000000" w:rsidRPr="00000000" w14:paraId="00000028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Kontraindikace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Při použití nástavce Plasma Pen prochází klientem elektrický proud, proto je nutné ujistit se, zda se na něj nevztahují následující kontraindikace: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Kardiostimulátor, holterovský měřič EKG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Jiný implantovaný elektrický přístroj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Epilepsie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Těhotenství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Přítomnost kovových náhrad v místě ošetření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Kožní onemocnění, zanícená kůže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Akutní zánětlivé onemocnění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Jakékoliv vůbec/slabě léčené onemocnění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Onkologické onemocnění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Alergie na lokální anestetika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Alergie na </w:t>
      </w:r>
      <w:r w:rsidDel="00000000" w:rsidR="00000000" w:rsidRPr="00000000">
        <w:rPr>
          <w:rtl w:val="0"/>
        </w:rPr>
        <w:t xml:space="preserve">dezinfekci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Zaškolení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 přístrojem </w:t>
      </w:r>
      <w:commentRangeStart w:id="5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PROFI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 tedy i nástavcem Plasma Pen, může pracovat pouze zaškolená osoba. Po celý rok pořádáme školení, na kterých se můžete podívat, jak přístroj JETT PLASMA LIFT PROFI funguje, vyzkoušet si, jak se s ním pracuje a získat informace od lékařů, kteří již přístroj používají.</w:t>
      </w:r>
    </w:p>
    <w:p w:rsidR="00000000" w:rsidDel="00000000" w:rsidP="00000000" w:rsidRDefault="00000000" w:rsidRPr="00000000" w14:paraId="00000037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Cross sell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PROFI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Stojánky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Sérum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Kufřík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JETT Plasma Devices" w:id="2" w:date="2019-08-20T15:06:18Z"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3" w:date="2019-08-20T15:06:51Z"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1" w:date="2019-08-20T15:05:59Z"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4" w:date="2019-08-20T15:07:16Z"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5" w:date="2019-08-20T15:08:45Z"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0" w:date="2019-08-20T15:05:43Z"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